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CA695" w14:textId="77777777" w:rsidR="00E03CC0" w:rsidRDefault="00E03CC0">
      <w:pPr>
        <w:pStyle w:val="3"/>
      </w:pPr>
      <w:r>
        <w:t>ΥΠΕΥΘΥΝΗ ΔΗΛΩΣΗ</w:t>
      </w:r>
    </w:p>
    <w:p w14:paraId="0BAF820A" w14:textId="77777777" w:rsidR="00E03CC0" w:rsidRDefault="00E03CC0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14:paraId="671C804A" w14:textId="77777777" w:rsidR="00E03CC0" w:rsidRDefault="00E03CC0">
      <w:pPr>
        <w:pStyle w:val="a3"/>
        <w:tabs>
          <w:tab w:val="clear" w:pos="4153"/>
          <w:tab w:val="clear" w:pos="8306"/>
        </w:tabs>
      </w:pPr>
    </w:p>
    <w:p w14:paraId="4B727BBC" w14:textId="77777777" w:rsidR="00E03CC0" w:rsidRDefault="00E03CC0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0201C7DF" w14:textId="77777777" w:rsidR="00E03CC0" w:rsidRDefault="00E03CC0">
      <w:pPr>
        <w:pStyle w:val="a5"/>
        <w:jc w:val="left"/>
        <w:rPr>
          <w:sz w:val="22"/>
        </w:rPr>
      </w:pPr>
    </w:p>
    <w:p w14:paraId="195D710F" w14:textId="77777777" w:rsidR="00E03CC0" w:rsidRDefault="00E03CC0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03CC0" w14:paraId="6DFF0FD1" w14:textId="77777777" w:rsidTr="00F163FD">
        <w:trPr>
          <w:gridAfter w:val="1"/>
          <w:wAfter w:w="6" w:type="dxa"/>
          <w:cantSplit/>
          <w:trHeight w:val="415"/>
        </w:trPr>
        <w:tc>
          <w:tcPr>
            <w:tcW w:w="1368" w:type="dxa"/>
            <w:vAlign w:val="center"/>
          </w:tcPr>
          <w:p w14:paraId="30C70506" w14:textId="77777777" w:rsidR="00E03CC0" w:rsidRDefault="00E03CC0" w:rsidP="00982D9B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  <w:vAlign w:val="center"/>
          </w:tcPr>
          <w:p w14:paraId="5E1886FA" w14:textId="77777777" w:rsidR="00E03CC0" w:rsidRPr="004C4A05" w:rsidRDefault="004C4A05" w:rsidP="00672BBE">
            <w:pPr>
              <w:spacing w:before="240"/>
              <w:ind w:right="-6878"/>
              <w:rPr>
                <w:rFonts w:ascii="Arial" w:hAnsi="Arial"/>
                <w:b/>
                <w:sz w:val="22"/>
              </w:rPr>
            </w:pPr>
            <w:r w:rsidRPr="004C4A05">
              <w:rPr>
                <w:b/>
                <w:sz w:val="22"/>
              </w:rPr>
              <w:t>Επιτροπή Ηθικής &amp; Δεοντολογίας του Τμήματος</w:t>
            </w:r>
            <w:r>
              <w:rPr>
                <w:b/>
                <w:sz w:val="22"/>
              </w:rPr>
              <w:t xml:space="preserve"> </w:t>
            </w:r>
            <w:del w:id="0" w:author="user" w:date="2020-04-07T14:02:00Z">
              <w:r w:rsidR="00672BBE" w:rsidDel="00672BBE">
                <w:rPr>
                  <w:b/>
                  <w:sz w:val="22"/>
                </w:rPr>
                <w:delText xml:space="preserve"> </w:delText>
              </w:r>
            </w:del>
            <w:r w:rsidR="00672BBE">
              <w:rPr>
                <w:b/>
                <w:sz w:val="22"/>
              </w:rPr>
              <w:t xml:space="preserve">Νοσηλευτικής </w:t>
            </w:r>
            <w:r w:rsidR="008F1B33">
              <w:rPr>
                <w:b/>
                <w:sz w:val="22"/>
              </w:rPr>
              <w:t>του Π.Θ.</w:t>
            </w:r>
          </w:p>
        </w:tc>
      </w:tr>
      <w:tr w:rsidR="00E03CC0" w14:paraId="2A5C6748" w14:textId="77777777" w:rsidTr="00F163FD">
        <w:trPr>
          <w:gridAfter w:val="1"/>
          <w:wAfter w:w="6" w:type="dxa"/>
          <w:cantSplit/>
          <w:trHeight w:val="415"/>
        </w:trPr>
        <w:tc>
          <w:tcPr>
            <w:tcW w:w="1368" w:type="dxa"/>
            <w:vAlign w:val="center"/>
          </w:tcPr>
          <w:p w14:paraId="6D0EAD73" w14:textId="77777777" w:rsidR="00E03CC0" w:rsidRDefault="00E03CC0" w:rsidP="00982D9B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14:paraId="6720FD9A" w14:textId="77777777" w:rsidR="00E03CC0" w:rsidRDefault="00E03CC0" w:rsidP="00982D9B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77ADDB47" w14:textId="77777777" w:rsidR="00E03CC0" w:rsidRDefault="00E03CC0" w:rsidP="00541DD1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  <w:vAlign w:val="center"/>
          </w:tcPr>
          <w:p w14:paraId="63C226EE" w14:textId="77777777" w:rsidR="00E03CC0" w:rsidRDefault="00E03CC0" w:rsidP="00541DD1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03CC0" w14:paraId="5735B7E1" w14:textId="77777777" w:rsidTr="00F163FD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vAlign w:val="center"/>
          </w:tcPr>
          <w:p w14:paraId="35F3016F" w14:textId="77777777" w:rsidR="00E03CC0" w:rsidRDefault="00E03CC0" w:rsidP="00982D9B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Πατέρα:</w:t>
            </w:r>
          </w:p>
        </w:tc>
        <w:tc>
          <w:tcPr>
            <w:tcW w:w="7920" w:type="dxa"/>
            <w:gridSpan w:val="11"/>
            <w:vAlign w:val="center"/>
          </w:tcPr>
          <w:p w14:paraId="468AD5B7" w14:textId="77777777" w:rsidR="00E03CC0" w:rsidRDefault="00E03CC0" w:rsidP="00982D9B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03CC0" w14:paraId="0E68CD04" w14:textId="77777777" w:rsidTr="00F163FD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vAlign w:val="center"/>
          </w:tcPr>
          <w:p w14:paraId="42DC09E1" w14:textId="77777777" w:rsidR="00E03CC0" w:rsidRDefault="00E03CC0" w:rsidP="00982D9B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  <w:vAlign w:val="center"/>
          </w:tcPr>
          <w:p w14:paraId="0E73E019" w14:textId="77777777" w:rsidR="00E03CC0" w:rsidRDefault="00E03CC0" w:rsidP="00982D9B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03CC0" w14:paraId="4E86E163" w14:textId="77777777" w:rsidTr="00F163FD">
        <w:trPr>
          <w:gridAfter w:val="1"/>
          <w:wAfter w:w="6" w:type="dxa"/>
          <w:cantSplit/>
        </w:trPr>
        <w:tc>
          <w:tcPr>
            <w:tcW w:w="2448" w:type="dxa"/>
            <w:gridSpan w:val="4"/>
            <w:vAlign w:val="center"/>
          </w:tcPr>
          <w:p w14:paraId="658DD330" w14:textId="77777777" w:rsidR="00E03CC0" w:rsidRDefault="00E03CC0" w:rsidP="00982D9B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7920" w:type="dxa"/>
            <w:gridSpan w:val="11"/>
            <w:vAlign w:val="center"/>
          </w:tcPr>
          <w:p w14:paraId="0CEBD63F" w14:textId="77777777" w:rsidR="00E03CC0" w:rsidRDefault="00E03CC0" w:rsidP="00982D9B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E03CC0" w14:paraId="036F3CC9" w14:textId="77777777" w:rsidTr="00F163FD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17D24" w14:textId="77777777" w:rsidR="00E03CC0" w:rsidRDefault="00E03CC0" w:rsidP="00982D9B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9051" w14:textId="77777777" w:rsidR="00E03CC0" w:rsidRDefault="00E03CC0" w:rsidP="00982D9B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03CC0" w14:paraId="587AED8A" w14:textId="77777777" w:rsidTr="00F163FD">
        <w:trPr>
          <w:gridAfter w:val="1"/>
          <w:wAfter w:w="6" w:type="dxa"/>
          <w:cantSplit/>
          <w:trHeight w:val="465"/>
        </w:trPr>
        <w:tc>
          <w:tcPr>
            <w:tcW w:w="2448" w:type="dxa"/>
            <w:gridSpan w:val="4"/>
            <w:vAlign w:val="center"/>
          </w:tcPr>
          <w:p w14:paraId="5D7B97D3" w14:textId="77777777" w:rsidR="00E03CC0" w:rsidRDefault="00E03CC0" w:rsidP="00982D9B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vAlign w:val="center"/>
          </w:tcPr>
          <w:p w14:paraId="697C6B51" w14:textId="77777777" w:rsidR="00E03CC0" w:rsidRDefault="00E03CC0" w:rsidP="00982D9B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52DF151" w14:textId="77777777" w:rsidR="00E03CC0" w:rsidRDefault="00E03CC0" w:rsidP="00541DD1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Τηλ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4171" w:type="dxa"/>
            <w:gridSpan w:val="6"/>
            <w:vAlign w:val="center"/>
          </w:tcPr>
          <w:p w14:paraId="2E8FAA09" w14:textId="77777777" w:rsidR="00E03CC0" w:rsidRDefault="00E03CC0" w:rsidP="00541DD1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03CC0" w14:paraId="1F933A51" w14:textId="77777777" w:rsidTr="00F163FD">
        <w:trPr>
          <w:gridAfter w:val="1"/>
          <w:wAfter w:w="6" w:type="dxa"/>
          <w:cantSplit/>
        </w:trPr>
        <w:tc>
          <w:tcPr>
            <w:tcW w:w="1697" w:type="dxa"/>
            <w:gridSpan w:val="2"/>
            <w:vAlign w:val="center"/>
          </w:tcPr>
          <w:p w14:paraId="7EF7B1E7" w14:textId="77777777" w:rsidR="00E03CC0" w:rsidRDefault="00E03CC0" w:rsidP="00982D9B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  <w:vAlign w:val="center"/>
          </w:tcPr>
          <w:p w14:paraId="7F70E4E6" w14:textId="77777777" w:rsidR="00E03CC0" w:rsidRDefault="00E03CC0" w:rsidP="00982D9B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290A40AB" w14:textId="77777777" w:rsidR="00E03CC0" w:rsidRDefault="00E03CC0" w:rsidP="00541DD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  <w:vAlign w:val="center"/>
          </w:tcPr>
          <w:p w14:paraId="095FB65E" w14:textId="77777777" w:rsidR="00E03CC0" w:rsidRDefault="00E03CC0" w:rsidP="00541DD1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37E3EA3F" w14:textId="77777777" w:rsidR="00E03CC0" w:rsidRDefault="00E03CC0" w:rsidP="00F163FD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Αριθ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540" w:type="dxa"/>
            <w:vAlign w:val="center"/>
          </w:tcPr>
          <w:p w14:paraId="3D9E5245" w14:textId="77777777" w:rsidR="00E03CC0" w:rsidRDefault="00E03CC0" w:rsidP="00F163FD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  <w:vAlign w:val="center"/>
          </w:tcPr>
          <w:p w14:paraId="7DC703AB" w14:textId="77777777" w:rsidR="00E03CC0" w:rsidRDefault="00E03CC0" w:rsidP="00F163FD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  <w:vAlign w:val="center"/>
          </w:tcPr>
          <w:p w14:paraId="56E4B8D2" w14:textId="77777777" w:rsidR="00E03CC0" w:rsidRDefault="00E03CC0" w:rsidP="00F163FD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03CC0" w14:paraId="5F606708" w14:textId="77777777" w:rsidTr="00F163FD">
        <w:trPr>
          <w:cantSplit/>
          <w:trHeight w:val="520"/>
        </w:trPr>
        <w:tc>
          <w:tcPr>
            <w:tcW w:w="2355" w:type="dxa"/>
            <w:gridSpan w:val="3"/>
            <w:vAlign w:val="center"/>
          </w:tcPr>
          <w:p w14:paraId="6E30E9B9" w14:textId="77777777" w:rsidR="00E03CC0" w:rsidRDefault="00E03CC0" w:rsidP="00982D9B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/>
                <w:sz w:val="16"/>
              </w:rPr>
              <w:t xml:space="preserve">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center"/>
          </w:tcPr>
          <w:p w14:paraId="6583562A" w14:textId="77777777" w:rsidR="00E03CC0" w:rsidRDefault="00E03CC0" w:rsidP="00982D9B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A8D821D" w14:textId="77777777" w:rsidR="00E03CC0" w:rsidRDefault="00E03CC0" w:rsidP="00541DD1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</w:t>
            </w:r>
            <w:proofErr w:type="spellStart"/>
            <w:r>
              <w:rPr>
                <w:rFonts w:ascii="Arial" w:hAnsi="Arial"/>
                <w:sz w:val="16"/>
              </w:rPr>
              <w:t>νση</w:t>
            </w:r>
            <w:proofErr w:type="spellEnd"/>
            <w:r>
              <w:rPr>
                <w:rFonts w:ascii="Arial" w:hAnsi="Arial"/>
                <w:sz w:val="16"/>
              </w:rPr>
              <w:t xml:space="preserve"> Ηλεκτρ. Ταχυδρομείου</w:t>
            </w:r>
          </w:p>
          <w:p w14:paraId="21C59237" w14:textId="77777777" w:rsidR="00E03CC0" w:rsidRDefault="00E03CC0" w:rsidP="00541DD1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center"/>
          </w:tcPr>
          <w:p w14:paraId="33870F3D" w14:textId="77777777" w:rsidR="00E03CC0" w:rsidRDefault="00E03CC0" w:rsidP="00F163FD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14:paraId="105D8FE0" w14:textId="77777777" w:rsidR="00E03CC0" w:rsidRDefault="00E03CC0">
      <w:pPr>
        <w:rPr>
          <w:sz w:val="16"/>
        </w:rPr>
      </w:pPr>
    </w:p>
    <w:p w14:paraId="7065426A" w14:textId="77777777" w:rsidR="00E03CC0" w:rsidRDefault="00E03CC0">
      <w:pPr>
        <w:sectPr w:rsidR="00E03CC0">
          <w:headerReference w:type="default" r:id="rId7"/>
          <w:pgSz w:w="11906" w:h="16838" w:code="9"/>
          <w:pgMar w:top="1440" w:right="851" w:bottom="1440" w:left="851" w:header="720" w:footer="720" w:gutter="0"/>
          <w:cols w:space="708"/>
          <w:docGrid w:linePitch="36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20"/>
      </w:tblGrid>
      <w:tr w:rsidR="00E03CC0" w14:paraId="2D82AF65" w14:textId="77777777" w:rsidTr="005D5679">
        <w:tc>
          <w:tcPr>
            <w:tcW w:w="10420" w:type="dxa"/>
          </w:tcPr>
          <w:p w14:paraId="77B1C5A1" w14:textId="77777777" w:rsidR="00E03CC0" w:rsidRDefault="00E03CC0">
            <w:pPr>
              <w:ind w:right="124"/>
              <w:rPr>
                <w:rFonts w:ascii="Arial" w:hAnsi="Arial"/>
                <w:sz w:val="18"/>
              </w:rPr>
            </w:pPr>
          </w:p>
          <w:p w14:paraId="79F7ABB1" w14:textId="77777777" w:rsidR="00E03CC0" w:rsidRDefault="00E03CC0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Με ατομική μου ευθύνη και γνωρίζοντας τις κυρώσεις</w:t>
            </w:r>
            <w:r>
              <w:rPr>
                <w:rFonts w:ascii="Arial" w:hAnsi="Arial"/>
                <w:sz w:val="18"/>
                <w:vertAlign w:val="superscript"/>
              </w:rPr>
              <w:t>3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</w:tc>
      </w:tr>
      <w:tr w:rsidR="00E03CC0" w14:paraId="4F6FB0EC" w14:textId="77777777" w:rsidTr="005D5679">
        <w:tc>
          <w:tcPr>
            <w:tcW w:w="10420" w:type="dxa"/>
          </w:tcPr>
          <w:p w14:paraId="098F868B" w14:textId="77777777" w:rsidR="005D5679" w:rsidRDefault="005D5679" w:rsidP="008F1B33">
            <w:pPr>
              <w:numPr>
                <w:ilvl w:val="0"/>
                <w:numId w:val="13"/>
              </w:numPr>
              <w:spacing w:before="60"/>
              <w:ind w:right="12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Έχω λάβει γνώση του Κώδικα Δεοντολογίας </w:t>
            </w:r>
            <w:r w:rsidR="004C4A05">
              <w:rPr>
                <w:rFonts w:ascii="Arial" w:hAnsi="Arial"/>
                <w:sz w:val="20"/>
              </w:rPr>
              <w:t xml:space="preserve">του Πανεπιστημίου Θεσσαλίας </w:t>
            </w:r>
            <w:r>
              <w:rPr>
                <w:rFonts w:ascii="Arial" w:hAnsi="Arial"/>
                <w:sz w:val="20"/>
              </w:rPr>
              <w:t>(</w:t>
            </w:r>
            <w:hyperlink r:id="rId8" w:history="1">
              <w:r w:rsidRPr="00740D75">
                <w:rPr>
                  <w:rStyle w:val="-"/>
                  <w:rFonts w:ascii="Arial" w:hAnsi="Arial"/>
                  <w:sz w:val="20"/>
                </w:rPr>
                <w:t>http://www.uth.gr/static/miscdocs/Kwdikas_Deontologias.pdf</w:t>
              </w:r>
            </w:hyperlink>
            <w:r>
              <w:rPr>
                <w:rFonts w:ascii="Arial" w:hAnsi="Arial"/>
                <w:sz w:val="20"/>
              </w:rPr>
              <w:t xml:space="preserve">) </w:t>
            </w:r>
          </w:p>
          <w:p w14:paraId="62293598" w14:textId="77777777" w:rsidR="008F1B33" w:rsidRPr="008F1B33" w:rsidRDefault="008F1B33" w:rsidP="008F1B33">
            <w:pPr>
              <w:numPr>
                <w:ilvl w:val="0"/>
                <w:numId w:val="13"/>
              </w:numPr>
              <w:spacing w:before="60"/>
              <w:ind w:right="12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Θα τηρηθεί η αρχή εμπιστευτικότητας και προστασίας προσωπικών δεδομένων και βιολογικού υλικού</w:t>
            </w:r>
          </w:p>
          <w:p w14:paraId="61FA03C6" w14:textId="77777777" w:rsidR="00E03CC0" w:rsidRPr="008F1B33" w:rsidRDefault="005D5679" w:rsidP="00F163FD">
            <w:pPr>
              <w:numPr>
                <w:ilvl w:val="0"/>
                <w:numId w:val="13"/>
              </w:numPr>
              <w:spacing w:before="60"/>
              <w:ind w:right="12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Έχω επισυνάψει Έντυπο Συ</w:t>
            </w:r>
            <w:r w:rsidR="00C4709F">
              <w:rPr>
                <w:rFonts w:ascii="Arial" w:hAnsi="Arial"/>
                <w:sz w:val="20"/>
              </w:rPr>
              <w:t xml:space="preserve">ναίνεσης </w:t>
            </w:r>
            <w:r w:rsidR="008F1B33">
              <w:rPr>
                <w:rFonts w:ascii="Arial" w:hAnsi="Arial"/>
                <w:sz w:val="20"/>
              </w:rPr>
              <w:t xml:space="preserve">το οποίο θα υπογράφεται </w:t>
            </w:r>
            <w:r w:rsidR="00C4709F">
              <w:rPr>
                <w:rFonts w:ascii="Arial" w:hAnsi="Arial"/>
                <w:sz w:val="20"/>
              </w:rPr>
              <w:t>από τον συμμετέχοντα / ασθενή. Στην περίπτωση ανηλίκων ή ασθενών που αδυνατούν</w:t>
            </w:r>
            <w:r w:rsidR="008F1B33">
              <w:rPr>
                <w:rFonts w:ascii="Arial" w:hAnsi="Arial"/>
                <w:sz w:val="20"/>
              </w:rPr>
              <w:t xml:space="preserve"> να υπογράψουν</w:t>
            </w:r>
            <w:r w:rsidR="00C4709F">
              <w:rPr>
                <w:rFonts w:ascii="Arial" w:hAnsi="Arial"/>
                <w:sz w:val="20"/>
              </w:rPr>
              <w:t xml:space="preserve">, το Έντυπο Συναίνεσης </w:t>
            </w:r>
            <w:r w:rsidR="008F1B33">
              <w:rPr>
                <w:rFonts w:ascii="Arial" w:hAnsi="Arial"/>
                <w:sz w:val="20"/>
              </w:rPr>
              <w:t xml:space="preserve">θα </w:t>
            </w:r>
            <w:r w:rsidR="00C4709F">
              <w:rPr>
                <w:rFonts w:ascii="Arial" w:hAnsi="Arial"/>
                <w:sz w:val="20"/>
              </w:rPr>
              <w:t>υπογράφεται από 1</w:t>
            </w:r>
            <w:r w:rsidR="00C4709F" w:rsidRPr="00C4709F">
              <w:rPr>
                <w:rFonts w:ascii="Arial" w:hAnsi="Arial"/>
                <w:sz w:val="20"/>
                <w:vertAlign w:val="superscript"/>
              </w:rPr>
              <w:t>ου</w:t>
            </w:r>
            <w:r w:rsidR="00C4709F">
              <w:rPr>
                <w:rFonts w:ascii="Arial" w:hAnsi="Arial"/>
                <w:sz w:val="20"/>
              </w:rPr>
              <w:t xml:space="preserve"> βαθμού συγγενείς.</w:t>
            </w:r>
            <w:r w:rsidR="00861858">
              <w:rPr>
                <w:rFonts w:ascii="Arial" w:hAnsi="Arial"/>
                <w:sz w:val="20"/>
              </w:rPr>
              <w:t xml:space="preserve"> </w:t>
            </w:r>
            <w:r w:rsidR="00861858" w:rsidRPr="00861858">
              <w:rPr>
                <w:rFonts w:ascii="Arial" w:hAnsi="Arial"/>
                <w:sz w:val="20"/>
              </w:rPr>
              <w:t xml:space="preserve">Στο Έντυπο Συναίνεσης </w:t>
            </w:r>
            <w:r w:rsidR="008F1B33">
              <w:rPr>
                <w:rFonts w:ascii="Arial" w:hAnsi="Arial"/>
                <w:sz w:val="20"/>
              </w:rPr>
              <w:t xml:space="preserve">θα </w:t>
            </w:r>
            <w:r w:rsidR="00202C79">
              <w:rPr>
                <w:rFonts w:ascii="Arial" w:hAnsi="Arial"/>
                <w:sz w:val="20"/>
              </w:rPr>
              <w:t xml:space="preserve">αναγράφεται </w:t>
            </w:r>
            <w:r w:rsidR="008F1B33">
              <w:rPr>
                <w:rFonts w:ascii="Arial" w:hAnsi="Arial"/>
                <w:sz w:val="20"/>
              </w:rPr>
              <w:t xml:space="preserve">μεταξύ άλλων </w:t>
            </w:r>
            <w:r w:rsidR="00202C79">
              <w:rPr>
                <w:rFonts w:ascii="Arial" w:hAnsi="Arial"/>
                <w:sz w:val="20"/>
              </w:rPr>
              <w:t>ότι «</w:t>
            </w:r>
            <w:r w:rsidR="008F1B33">
              <w:rPr>
                <w:rFonts w:ascii="Arial" w:hAnsi="Arial"/>
                <w:sz w:val="20"/>
              </w:rPr>
              <w:t xml:space="preserve">Όλα τα </w:t>
            </w:r>
            <w:r w:rsidR="00202C79">
              <w:rPr>
                <w:rFonts w:ascii="Arial" w:hAnsi="Arial"/>
                <w:sz w:val="20"/>
              </w:rPr>
              <w:t>ε</w:t>
            </w:r>
            <w:r w:rsidR="00F163FD">
              <w:rPr>
                <w:rFonts w:ascii="Arial" w:hAnsi="Arial"/>
                <w:sz w:val="20"/>
              </w:rPr>
              <w:t>υρήματα</w:t>
            </w:r>
            <w:r w:rsidR="00202C79">
              <w:rPr>
                <w:rFonts w:ascii="Arial" w:hAnsi="Arial"/>
                <w:sz w:val="20"/>
              </w:rPr>
              <w:t xml:space="preserve"> ή</w:t>
            </w:r>
            <w:r w:rsidR="008F1B33">
              <w:rPr>
                <w:rFonts w:ascii="Arial" w:hAnsi="Arial"/>
                <w:sz w:val="20"/>
              </w:rPr>
              <w:t>/και</w:t>
            </w:r>
            <w:r w:rsidR="00202C79">
              <w:rPr>
                <w:rFonts w:ascii="Arial" w:hAnsi="Arial"/>
                <w:sz w:val="20"/>
              </w:rPr>
              <w:t xml:space="preserve"> συμπεράσματα </w:t>
            </w:r>
            <w:r w:rsidR="008F1B33">
              <w:rPr>
                <w:rFonts w:ascii="Arial" w:hAnsi="Arial"/>
                <w:sz w:val="20"/>
              </w:rPr>
              <w:t xml:space="preserve">της παρούσας μελέτης και οι </w:t>
            </w:r>
            <w:r w:rsidR="00202C79">
              <w:rPr>
                <w:rFonts w:ascii="Arial" w:hAnsi="Arial"/>
                <w:sz w:val="20"/>
              </w:rPr>
              <w:t xml:space="preserve">πιθανές </w:t>
            </w:r>
            <w:r w:rsidR="008F1B33">
              <w:rPr>
                <w:rFonts w:ascii="Arial" w:hAnsi="Arial"/>
                <w:sz w:val="20"/>
              </w:rPr>
              <w:t xml:space="preserve">τους </w:t>
            </w:r>
            <w:r w:rsidR="00202C79">
              <w:rPr>
                <w:rFonts w:ascii="Arial" w:hAnsi="Arial"/>
                <w:sz w:val="20"/>
              </w:rPr>
              <w:t>χρήσεις εκχωρούνται στα Πανεπιστήμιο Θεσσαλίας, σύμφωνα με τον Κώδικα Δεοντολογίας του ΠΘ»</w:t>
            </w:r>
            <w:r w:rsidR="001E7BE4">
              <w:rPr>
                <w:rFonts w:ascii="Arial" w:hAnsi="Arial"/>
                <w:sz w:val="20"/>
              </w:rPr>
              <w:t>.</w:t>
            </w:r>
          </w:p>
        </w:tc>
      </w:tr>
    </w:tbl>
    <w:p w14:paraId="0AE34074" w14:textId="77777777" w:rsidR="00E03CC0" w:rsidRDefault="00E03CC0"/>
    <w:p w14:paraId="4B2C5923" w14:textId="77777777" w:rsidR="00E03CC0" w:rsidRDefault="00E03CC0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 xml:space="preserve">Ημερομηνία: </w:t>
      </w:r>
      <w:r w:rsidR="00961CB3">
        <w:rPr>
          <w:sz w:val="16"/>
        </w:rPr>
        <w:t>…………………..</w:t>
      </w:r>
      <w:r>
        <w:rPr>
          <w:sz w:val="16"/>
        </w:rPr>
        <w:t>……………</w:t>
      </w:r>
    </w:p>
    <w:p w14:paraId="7F6479FD" w14:textId="77777777" w:rsidR="00E03CC0" w:rsidRDefault="00E03CC0">
      <w:pPr>
        <w:pStyle w:val="a6"/>
        <w:ind w:left="0" w:right="484"/>
        <w:jc w:val="right"/>
        <w:rPr>
          <w:sz w:val="16"/>
        </w:rPr>
      </w:pPr>
    </w:p>
    <w:p w14:paraId="4CA8DCCA" w14:textId="77777777" w:rsidR="00E03CC0" w:rsidRDefault="00961CB3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Δηλών/-ούσα</w:t>
      </w:r>
    </w:p>
    <w:p w14:paraId="052B1138" w14:textId="77777777" w:rsidR="00E03CC0" w:rsidRDefault="00E03CC0">
      <w:pPr>
        <w:pStyle w:val="a6"/>
        <w:ind w:left="0"/>
        <w:jc w:val="right"/>
        <w:rPr>
          <w:sz w:val="16"/>
        </w:rPr>
      </w:pPr>
    </w:p>
    <w:p w14:paraId="60405108" w14:textId="77777777" w:rsidR="00E03CC0" w:rsidRDefault="00E03CC0">
      <w:pPr>
        <w:pStyle w:val="a6"/>
        <w:ind w:left="0"/>
        <w:jc w:val="right"/>
        <w:rPr>
          <w:sz w:val="16"/>
        </w:rPr>
      </w:pPr>
    </w:p>
    <w:p w14:paraId="1E7188E2" w14:textId="77777777" w:rsidR="00E03CC0" w:rsidRDefault="00E03CC0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14:paraId="049D0BF0" w14:textId="77777777" w:rsidR="00E03CC0" w:rsidRDefault="00E03CC0">
      <w:pPr>
        <w:jc w:val="both"/>
        <w:rPr>
          <w:rFonts w:ascii="Arial" w:hAnsi="Arial"/>
          <w:sz w:val="18"/>
        </w:rPr>
      </w:pPr>
    </w:p>
    <w:p w14:paraId="17DFB4C1" w14:textId="77777777" w:rsidR="00E03CC0" w:rsidRDefault="00E03CC0">
      <w:pPr>
        <w:jc w:val="both"/>
        <w:rPr>
          <w:rFonts w:ascii="Arial" w:hAnsi="Arial"/>
          <w:sz w:val="18"/>
        </w:rPr>
      </w:pPr>
    </w:p>
    <w:p w14:paraId="7C261D49" w14:textId="77777777" w:rsidR="00E03CC0" w:rsidRDefault="00E03CC0">
      <w:pPr>
        <w:jc w:val="both"/>
        <w:rPr>
          <w:rFonts w:ascii="Arial" w:hAnsi="Arial"/>
          <w:sz w:val="18"/>
        </w:rPr>
      </w:pPr>
    </w:p>
    <w:p w14:paraId="5D3E7D2B" w14:textId="77777777" w:rsidR="00202C79" w:rsidRDefault="00202C79" w:rsidP="00F163FD">
      <w:pPr>
        <w:pStyle w:val="a6"/>
        <w:ind w:left="0"/>
        <w:jc w:val="both"/>
        <w:rPr>
          <w:sz w:val="18"/>
        </w:rPr>
      </w:pPr>
    </w:p>
    <w:p w14:paraId="4154BA01" w14:textId="77777777" w:rsidR="00202C79" w:rsidRDefault="00202C79">
      <w:pPr>
        <w:pStyle w:val="a6"/>
        <w:jc w:val="both"/>
        <w:rPr>
          <w:sz w:val="18"/>
        </w:rPr>
      </w:pPr>
    </w:p>
    <w:p w14:paraId="6A709AF7" w14:textId="77777777" w:rsidR="00E03CC0" w:rsidRDefault="00E03CC0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7CF5F76E" w14:textId="77777777" w:rsidR="00E03CC0" w:rsidRDefault="00E03CC0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14:paraId="032220EA" w14:textId="77777777" w:rsidR="00E03CC0" w:rsidRDefault="00E03CC0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4F555E7D" w14:textId="77777777" w:rsidR="00E03CC0" w:rsidRDefault="00E03CC0" w:rsidP="00202C79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E03CC0" w:rsidSect="005D5679">
      <w:headerReference w:type="default" r:id="rId9"/>
      <w:type w:val="continuous"/>
      <w:pgSz w:w="11906" w:h="16838" w:code="9"/>
      <w:pgMar w:top="1440" w:right="851" w:bottom="284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C11200" w14:textId="77777777" w:rsidR="0098051E" w:rsidRDefault="0098051E">
      <w:r>
        <w:separator/>
      </w:r>
    </w:p>
  </w:endnote>
  <w:endnote w:type="continuationSeparator" w:id="0">
    <w:p w14:paraId="712EEBF8" w14:textId="77777777" w:rsidR="0098051E" w:rsidRDefault="00980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8479D" w14:textId="77777777" w:rsidR="0098051E" w:rsidRDefault="0098051E">
      <w:r>
        <w:separator/>
      </w:r>
    </w:p>
  </w:footnote>
  <w:footnote w:type="continuationSeparator" w:id="0">
    <w:p w14:paraId="5A288273" w14:textId="77777777" w:rsidR="0098051E" w:rsidRDefault="00980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508"/>
      <w:gridCol w:w="4912"/>
    </w:tblGrid>
    <w:tr w:rsidR="00E03CC0" w14:paraId="389099D8" w14:textId="77777777">
      <w:tc>
        <w:tcPr>
          <w:tcW w:w="5508" w:type="dxa"/>
        </w:tcPr>
        <w:p w14:paraId="37EA7E95" w14:textId="77777777" w:rsidR="00E03CC0" w:rsidRDefault="00887302">
          <w:pPr>
            <w:pStyle w:val="a3"/>
            <w:jc w:val="right"/>
            <w:rPr>
              <w:b/>
              <w:sz w:val="16"/>
            </w:rPr>
          </w:pPr>
          <w:r>
            <w:rPr>
              <w:rFonts w:ascii="Arial" w:hAnsi="Arial"/>
              <w:noProof/>
              <w:sz w:val="32"/>
            </w:rPr>
            <w:drawing>
              <wp:inline distT="0" distB="0" distL="0" distR="0" wp14:anchorId="31055498" wp14:editId="348B233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14:paraId="3A06F923" w14:textId="77777777" w:rsidR="00E03CC0" w:rsidRDefault="00E03CC0">
          <w:pPr>
            <w:pStyle w:val="a3"/>
            <w:jc w:val="right"/>
            <w:rPr>
              <w:b/>
              <w:sz w:val="16"/>
            </w:rPr>
          </w:pPr>
        </w:p>
      </w:tc>
    </w:tr>
  </w:tbl>
  <w:p w14:paraId="1E6ABD0D" w14:textId="77777777" w:rsidR="00E03CC0" w:rsidRDefault="00E03CC0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50A0" w14:textId="77777777" w:rsidR="00E03CC0" w:rsidRDefault="00E03CC0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AA04DD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047AA"/>
    <w:multiLevelType w:val="hybridMultilevel"/>
    <w:tmpl w:val="00F4C9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B2429"/>
    <w:multiLevelType w:val="hybridMultilevel"/>
    <w:tmpl w:val="1C265A4A"/>
    <w:lvl w:ilvl="0" w:tplc="38EC28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60CA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BA58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65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CCC4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2C9D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825C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8E45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604D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9F2652"/>
    <w:multiLevelType w:val="hybridMultilevel"/>
    <w:tmpl w:val="58BC7A12"/>
    <w:lvl w:ilvl="0" w:tplc="5B7895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299CA1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3F0BD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26C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901E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A0A5F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BC94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681C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7CDD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3A616D"/>
    <w:multiLevelType w:val="hybridMultilevel"/>
    <w:tmpl w:val="4016E3A2"/>
    <w:lvl w:ilvl="0" w:tplc="8D6E4C9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264CAA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D441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52F9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AADE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8E8D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084D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5497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ED2CB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27F17"/>
    <w:multiLevelType w:val="hybridMultilevel"/>
    <w:tmpl w:val="E4F2B81E"/>
    <w:lvl w:ilvl="0" w:tplc="0076EE6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60209"/>
    <w:multiLevelType w:val="hybridMultilevel"/>
    <w:tmpl w:val="2D4AE85A"/>
    <w:lvl w:ilvl="0" w:tplc="E1562B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8E80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D259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3234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0470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0418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BC6A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643D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D40D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B35B3F"/>
    <w:multiLevelType w:val="hybridMultilevel"/>
    <w:tmpl w:val="4476F952"/>
    <w:lvl w:ilvl="0" w:tplc="242881F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95706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A87E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F8E6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9C52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CE97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CE93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82F6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1A50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6312005"/>
    <w:multiLevelType w:val="hybridMultilevel"/>
    <w:tmpl w:val="153AA9C0"/>
    <w:lvl w:ilvl="0" w:tplc="C352D9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38E93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4C55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7857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A6E1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8FB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58AE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CA84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EC2B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 w15:restartNumberingAfterBreak="0">
    <w:nsid w:val="7C9C330C"/>
    <w:multiLevelType w:val="hybridMultilevel"/>
    <w:tmpl w:val="FC120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12"/>
  </w:num>
  <w:num w:numId="7">
    <w:abstractNumId w:val="11"/>
  </w:num>
  <w:num w:numId="8">
    <w:abstractNumId w:val="9"/>
  </w:num>
  <w:num w:numId="9">
    <w:abstractNumId w:val="8"/>
  </w:num>
  <w:num w:numId="10">
    <w:abstractNumId w:val="10"/>
  </w:num>
  <w:num w:numId="11">
    <w:abstractNumId w:val="1"/>
  </w:num>
  <w:num w:numId="12">
    <w:abstractNumId w:val="13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C1C"/>
    <w:rsid w:val="00012823"/>
    <w:rsid w:val="000A0ADB"/>
    <w:rsid w:val="000D2F6B"/>
    <w:rsid w:val="000E1820"/>
    <w:rsid w:val="001E7BE4"/>
    <w:rsid w:val="00202C79"/>
    <w:rsid w:val="00265167"/>
    <w:rsid w:val="00267874"/>
    <w:rsid w:val="00293DFF"/>
    <w:rsid w:val="002E12BD"/>
    <w:rsid w:val="004C4A05"/>
    <w:rsid w:val="004C6A23"/>
    <w:rsid w:val="00505CD0"/>
    <w:rsid w:val="00541DD1"/>
    <w:rsid w:val="005D5679"/>
    <w:rsid w:val="00655B7F"/>
    <w:rsid w:val="00672BBE"/>
    <w:rsid w:val="00721BB3"/>
    <w:rsid w:val="00740D75"/>
    <w:rsid w:val="00770C97"/>
    <w:rsid w:val="007E5B20"/>
    <w:rsid w:val="00861858"/>
    <w:rsid w:val="00887302"/>
    <w:rsid w:val="008F1B33"/>
    <w:rsid w:val="008F3C1C"/>
    <w:rsid w:val="008F7B37"/>
    <w:rsid w:val="00910FB3"/>
    <w:rsid w:val="009546CD"/>
    <w:rsid w:val="00961CB3"/>
    <w:rsid w:val="009741A0"/>
    <w:rsid w:val="0098051E"/>
    <w:rsid w:val="00982D9B"/>
    <w:rsid w:val="00B02AE1"/>
    <w:rsid w:val="00C4709F"/>
    <w:rsid w:val="00CC6F64"/>
    <w:rsid w:val="00E03CC0"/>
    <w:rsid w:val="00F1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C16162"/>
  <w15:docId w15:val="{0DA702F0-81D6-4AE3-A0F9-2361A796C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AE1"/>
    <w:rPr>
      <w:sz w:val="24"/>
      <w:szCs w:val="24"/>
    </w:rPr>
  </w:style>
  <w:style w:type="paragraph" w:styleId="1">
    <w:name w:val="heading 1"/>
    <w:basedOn w:val="a"/>
    <w:next w:val="a"/>
    <w:qFormat/>
    <w:rsid w:val="00B02AE1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02AE1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B02AE1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B02AE1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B02AE1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B02AE1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B02AE1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B02AE1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B02AE1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02AE1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B02AE1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B02AE1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B02AE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B02AE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B02AE1"/>
    <w:pPr>
      <w:ind w:left="-180"/>
    </w:pPr>
    <w:rPr>
      <w:rFonts w:ascii="Arial" w:hAnsi="Arial" w:cs="Arial"/>
      <w:sz w:val="20"/>
    </w:rPr>
  </w:style>
  <w:style w:type="character" w:styleId="-">
    <w:name w:val="Hyperlink"/>
    <w:uiPriority w:val="99"/>
    <w:unhideWhenUsed/>
    <w:rsid w:val="005D5679"/>
    <w:rPr>
      <w:color w:val="0563C1"/>
      <w:u w:val="single"/>
    </w:rPr>
  </w:style>
  <w:style w:type="character" w:styleId="a7">
    <w:name w:val="annotation reference"/>
    <w:uiPriority w:val="99"/>
    <w:semiHidden/>
    <w:unhideWhenUsed/>
    <w:rsid w:val="008F7B37"/>
    <w:rPr>
      <w:sz w:val="16"/>
      <w:szCs w:val="16"/>
    </w:rPr>
  </w:style>
  <w:style w:type="paragraph" w:styleId="a8">
    <w:name w:val="annotation text"/>
    <w:basedOn w:val="a"/>
    <w:link w:val="Char"/>
    <w:uiPriority w:val="99"/>
    <w:semiHidden/>
    <w:unhideWhenUsed/>
    <w:rsid w:val="008F7B37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semiHidden/>
    <w:rsid w:val="008F7B37"/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F7B37"/>
    <w:rPr>
      <w:b/>
      <w:bCs/>
    </w:rPr>
  </w:style>
  <w:style w:type="character" w:customStyle="1" w:styleId="Char0">
    <w:name w:val="Θέμα σχολίου Char"/>
    <w:link w:val="a9"/>
    <w:uiPriority w:val="99"/>
    <w:semiHidden/>
    <w:rsid w:val="008F7B37"/>
    <w:rPr>
      <w:b/>
      <w:bCs/>
    </w:rPr>
  </w:style>
  <w:style w:type="paragraph" w:styleId="aa">
    <w:name w:val="Balloon Text"/>
    <w:basedOn w:val="a"/>
    <w:link w:val="Char1"/>
    <w:uiPriority w:val="99"/>
    <w:semiHidden/>
    <w:unhideWhenUsed/>
    <w:rsid w:val="008F7B37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link w:val="aa"/>
    <w:uiPriority w:val="99"/>
    <w:semiHidden/>
    <w:rsid w:val="008F7B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th.gr/static/miscdocs/Kwdikas_Deontologias.pdf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1</TotalTime>
  <Pages>1</Pages>
  <Words>327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2090</CharactersWithSpaces>
  <SharedDoc>false</SharedDoc>
  <HLinks>
    <vt:vector size="6" baseType="variant">
      <vt:variant>
        <vt:i4>786546</vt:i4>
      </vt:variant>
      <vt:variant>
        <vt:i4>0</vt:i4>
      </vt:variant>
      <vt:variant>
        <vt:i4>0</vt:i4>
      </vt:variant>
      <vt:variant>
        <vt:i4>5</vt:i4>
      </vt:variant>
      <vt:variant>
        <vt:lpwstr>http://www.uth.gr/static/miscdocs/Kwdikas_Deontologias.pdf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Καλευράς Αλέξανδρος</dc:creator>
  <cp:lastModifiedBy>Αρετή Καρβέλη</cp:lastModifiedBy>
  <cp:revision>2</cp:revision>
  <cp:lastPrinted>2002-09-25T07:58:00Z</cp:lastPrinted>
  <dcterms:created xsi:type="dcterms:W3CDTF">2020-05-13T11:37:00Z</dcterms:created>
  <dcterms:modified xsi:type="dcterms:W3CDTF">2020-05-13T11:37:00Z</dcterms:modified>
</cp:coreProperties>
</file>